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DD8D" w14:textId="7E3A4094" w:rsidR="00CE495D" w:rsidRPr="007A1038" w:rsidDel="004E3A2F" w:rsidRDefault="004E3A2F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del w:id="0" w:author="Oscar David Fonseca Acero" w:date="2024-09-02T11:31:00Z" w16du:dateUtc="2024-09-02T16:31:00Z"/>
          <w:rFonts w:ascii="Arial" w:hAnsi="Arial" w:cs="Arial"/>
          <w:sz w:val="20"/>
          <w:szCs w:val="20"/>
        </w:rPr>
      </w:pPr>
      <w:ins w:id="1" w:author="Oscar David Fonseca Acero" w:date="2024-09-02T11:31:00Z" w16du:dateUtc="2024-09-02T16:31:00Z">
        <w:r w:rsidRPr="004E3A2F">
          <w:rPr>
            <w:rFonts w:ascii="Arial" w:hAnsi="Arial" w:cs="Arial"/>
            <w:b/>
            <w:sz w:val="20"/>
            <w:szCs w:val="20"/>
          </w:rPr>
          <w:t xml:space="preserve">LPA OXI - </w:t>
        </w:r>
        <w:r w:rsidRPr="004E3A2F">
          <w:rPr>
            <w:rFonts w:ascii="Arial" w:hAnsi="Arial" w:cs="Arial"/>
            <w:b/>
            <w:sz w:val="20"/>
            <w:szCs w:val="20"/>
          </w:rPr>
          <w:t>Interventoría</w:t>
        </w:r>
        <w:r w:rsidRPr="004E3A2F">
          <w:rPr>
            <w:rFonts w:ascii="Arial" w:hAnsi="Arial" w:cs="Arial"/>
            <w:b/>
            <w:sz w:val="20"/>
            <w:szCs w:val="20"/>
          </w:rPr>
          <w:t xml:space="preserve"> - Oxi LA BELLEZA LH ICOHARINAS</w:t>
        </w:r>
      </w:ins>
      <w:del w:id="2" w:author="Oscar David Fonseca Acero" w:date="2024-09-02T11:31:00Z" w16du:dateUtc="2024-09-02T16:31:00Z">
        <w:r w:rsidR="00F44462" w:rsidRPr="007A1038" w:rsidDel="004E3A2F">
          <w:rPr>
            <w:rFonts w:ascii="Arial" w:hAnsi="Arial" w:cs="Arial"/>
            <w:b/>
            <w:sz w:val="20"/>
            <w:szCs w:val="20"/>
            <w:highlight w:val="lightGray"/>
          </w:rPr>
          <w:delText>[</w:delText>
        </w:r>
        <w:r w:rsidR="00CE495D" w:rsidRPr="007A1038" w:rsidDel="004E3A2F">
          <w:rPr>
            <w:rFonts w:ascii="Arial" w:hAnsi="Arial" w:cs="Arial"/>
            <w:b/>
            <w:sz w:val="20"/>
            <w:szCs w:val="20"/>
            <w:highlight w:val="lightGray"/>
          </w:rPr>
          <w:delText xml:space="preserve">Número del </w:delText>
        </w:r>
        <w:r w:rsidR="00F54ED8" w:rsidRPr="007A1038" w:rsidDel="004E3A2F">
          <w:rPr>
            <w:rFonts w:ascii="Arial" w:hAnsi="Arial" w:cs="Arial"/>
            <w:b/>
            <w:sz w:val="20"/>
            <w:szCs w:val="20"/>
            <w:highlight w:val="lightGray"/>
          </w:rPr>
          <w:delText>P</w:delText>
        </w:r>
        <w:r w:rsidR="00CE495D" w:rsidRPr="007A1038" w:rsidDel="004E3A2F">
          <w:rPr>
            <w:rFonts w:ascii="Arial" w:hAnsi="Arial" w:cs="Arial"/>
            <w:b/>
            <w:sz w:val="20"/>
            <w:szCs w:val="20"/>
            <w:highlight w:val="lightGray"/>
          </w:rPr>
          <w:delText xml:space="preserve">roceso de </w:delText>
        </w:r>
        <w:r w:rsidR="00F54ED8" w:rsidRPr="007A1038" w:rsidDel="004E3A2F">
          <w:rPr>
            <w:rFonts w:ascii="Arial" w:hAnsi="Arial" w:cs="Arial"/>
            <w:b/>
            <w:sz w:val="20"/>
            <w:szCs w:val="20"/>
            <w:highlight w:val="lightGray"/>
          </w:rPr>
          <w:delText>C</w:delText>
        </w:r>
        <w:r w:rsidR="00CE495D" w:rsidRPr="007A1038" w:rsidDel="004E3A2F">
          <w:rPr>
            <w:rFonts w:ascii="Arial" w:hAnsi="Arial" w:cs="Arial"/>
            <w:b/>
            <w:sz w:val="20"/>
            <w:szCs w:val="20"/>
            <w:highlight w:val="lightGray"/>
          </w:rPr>
          <w:delText>ontratación]</w:delText>
        </w:r>
        <w:r w:rsidR="00CE495D" w:rsidRPr="007A1038" w:rsidDel="004E3A2F">
          <w:rPr>
            <w:rFonts w:ascii="Arial" w:hAnsi="Arial" w:cs="Arial"/>
            <w:b/>
            <w:sz w:val="20"/>
            <w:szCs w:val="20"/>
          </w:rPr>
          <w:delText xml:space="preserve"> </w:delText>
        </w:r>
      </w:del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4CC3991A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77232DCC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con </w:t>
      </w:r>
      <w:r w:rsidR="00D60C2A" w:rsidRPr="00B82C74">
        <w:rPr>
          <w:rFonts w:ascii="Arial" w:hAnsi="Arial" w:cs="Arial"/>
          <w:sz w:val="20"/>
          <w:szCs w:val="20"/>
        </w:rPr>
        <w:t xml:space="preserve">la </w:t>
      </w:r>
      <w:r w:rsidR="005F53EC" w:rsidRPr="00B82C74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0D94C15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576359B5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lastRenderedPageBreak/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1BA0E4D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2AB5690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3B29642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59BC418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50B77F9A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4A25E9" w:rsidRPr="00B82C74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6294B" w14:textId="77777777" w:rsidR="00241B06" w:rsidRDefault="00241B06" w:rsidP="006522CE">
      <w:pPr>
        <w:spacing w:after="0" w:line="240" w:lineRule="auto"/>
      </w:pPr>
      <w:r>
        <w:separator/>
      </w:r>
    </w:p>
  </w:endnote>
  <w:endnote w:type="continuationSeparator" w:id="0">
    <w:p w14:paraId="095D92BD" w14:textId="77777777" w:rsidR="00241B06" w:rsidRDefault="00241B06" w:rsidP="006522CE">
      <w:pPr>
        <w:spacing w:after="0" w:line="240" w:lineRule="auto"/>
      </w:pPr>
      <w:r>
        <w:continuationSeparator/>
      </w:r>
    </w:p>
  </w:endnote>
  <w:endnote w:type="continuationNotice" w:id="1">
    <w:p w14:paraId="6B4A5577" w14:textId="77777777" w:rsidR="00241B06" w:rsidRDefault="00241B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36389F2E" w:rsidR="00963609" w:rsidRPr="0082114C" w:rsidRDefault="0082114C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CCE-EICP-IDI-25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69F2ABF5" w:rsidR="00963609" w:rsidRPr="0082114C" w:rsidRDefault="005F4F1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ECF710E" w14:textId="77777777" w:rsidR="00963609" w:rsidRDefault="00963609" w:rsidP="00110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4F5D2" w14:textId="77777777" w:rsidR="00241B06" w:rsidRDefault="00241B06" w:rsidP="006522CE">
      <w:pPr>
        <w:spacing w:after="0" w:line="240" w:lineRule="auto"/>
      </w:pPr>
      <w:r>
        <w:separator/>
      </w:r>
    </w:p>
  </w:footnote>
  <w:footnote w:type="continuationSeparator" w:id="0">
    <w:p w14:paraId="489C78D5" w14:textId="77777777" w:rsidR="00241B06" w:rsidRDefault="00241B06" w:rsidP="006522CE">
      <w:pPr>
        <w:spacing w:after="0" w:line="240" w:lineRule="auto"/>
      </w:pPr>
      <w:r>
        <w:continuationSeparator/>
      </w:r>
    </w:p>
  </w:footnote>
  <w:footnote w:type="continuationNotice" w:id="1">
    <w:p w14:paraId="31730336" w14:textId="77777777" w:rsidR="00241B06" w:rsidRDefault="00241B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7A1038">
          <w:pPr>
            <w:ind w:left="283"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3A28B004" w:rsidR="002552BA" w:rsidRPr="0082114C" w:rsidRDefault="005F4F19" w:rsidP="005F4F19">
          <w:pPr>
            <w:ind w:firstLine="708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FE1A9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- VERSIÓN 2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38D2D2EA" w:rsidR="002552BA" w:rsidRPr="0082114C" w:rsidRDefault="0082114C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hAnsi="Arial" w:cs="Arial"/>
              <w:sz w:val="16"/>
              <w:szCs w:val="16"/>
            </w:rPr>
            <w:t>CCE-EICP-IDI-25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5F4F19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77777777" w:rsidR="002552BA" w:rsidRPr="0082114C" w:rsidRDefault="002552BA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0678F8EF" w:rsidR="002552BA" w:rsidRPr="0082114C" w:rsidRDefault="005F4F19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Oscar David Fonseca Acero">
    <w15:presenceInfo w15:providerId="AD" w15:userId="S::FC0120ODF@corficolombiana.net::1a027a7c-b821-490f-a4c7-5d8455d478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A7004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1B06"/>
    <w:rsid w:val="00246B60"/>
    <w:rsid w:val="0025105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3A2F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D6884"/>
    <w:rsid w:val="005F3EEA"/>
    <w:rsid w:val="005F4F19"/>
    <w:rsid w:val="005F53EC"/>
    <w:rsid w:val="0060147C"/>
    <w:rsid w:val="00615817"/>
    <w:rsid w:val="006203FB"/>
    <w:rsid w:val="00627712"/>
    <w:rsid w:val="006333AA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C30C9"/>
    <w:rsid w:val="008C4332"/>
    <w:rsid w:val="008E0E65"/>
    <w:rsid w:val="008F0970"/>
    <w:rsid w:val="00912B46"/>
    <w:rsid w:val="00917579"/>
    <w:rsid w:val="009410C0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23C7"/>
    <w:rsid w:val="00A971F6"/>
    <w:rsid w:val="00AB556C"/>
    <w:rsid w:val="00B008A6"/>
    <w:rsid w:val="00B17BDB"/>
    <w:rsid w:val="00B21006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3A97"/>
    <w:rsid w:val="00C8610F"/>
    <w:rsid w:val="00C95212"/>
    <w:rsid w:val="00CB0627"/>
    <w:rsid w:val="00CE495D"/>
    <w:rsid w:val="00CF7DFF"/>
    <w:rsid w:val="00D115ED"/>
    <w:rsid w:val="00D50C29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965F8"/>
    <w:rsid w:val="00E97DB5"/>
    <w:rsid w:val="00EA1A37"/>
    <w:rsid w:val="00EC3706"/>
    <w:rsid w:val="00EE718A"/>
    <w:rsid w:val="00F03100"/>
    <w:rsid w:val="00F042EB"/>
    <w:rsid w:val="00F25298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6ADC06B4-9C06-4F42-AE23-B3C626E16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1019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Oscar David Fonseca Acero</cp:lastModifiedBy>
  <cp:revision>3</cp:revision>
  <cp:lastPrinted>2022-07-22T21:41:00Z</cp:lastPrinted>
  <dcterms:created xsi:type="dcterms:W3CDTF">2024-09-02T16:30:00Z</dcterms:created>
  <dcterms:modified xsi:type="dcterms:W3CDTF">2024-09-02T16:31:00Z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